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a"/>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7133EA" w:rsidRDefault="00E270C5" w:rsidP="00E270C5">
      <w:pPr>
        <w:pStyle w:val="Editionnumber"/>
        <w:rPr>
          <w:highlight w:val="yellow"/>
          <w:rPrChange w:id="0" w:author="kotsu_kokusai_1@yahoo.co.jp" w:date="2020-10-20T16:08:00Z">
            <w:rPr/>
          </w:rPrChange>
        </w:rPr>
      </w:pPr>
      <w:r w:rsidRPr="007133EA">
        <w:rPr>
          <w:highlight w:val="yellow"/>
          <w:rPrChange w:id="1" w:author="kotsu_kokusai_1@yahoo.co.jp" w:date="2020-10-20T16:08:00Z">
            <w:rPr/>
          </w:rPrChange>
        </w:rPr>
        <w:t>Edition 1.0</w:t>
      </w:r>
    </w:p>
    <w:p w14:paraId="7C93824F" w14:textId="5FADB833" w:rsidR="00D74AE1" w:rsidRPr="004259CB" w:rsidRDefault="00C20472" w:rsidP="00E270C5">
      <w:pPr>
        <w:pStyle w:val="Documentdate"/>
      </w:pPr>
      <w:r w:rsidRPr="007133EA">
        <w:rPr>
          <w:highlight w:val="yellow"/>
          <w:rPrChange w:id="2" w:author="kotsu_kokusai_1@yahoo.co.jp" w:date="2020-10-20T16:08:00Z">
            <w:rPr/>
          </w:rPrChange>
        </w:rPr>
        <w:t>May</w:t>
      </w:r>
      <w:r w:rsidR="004259CB" w:rsidRPr="007133EA">
        <w:rPr>
          <w:highlight w:val="yellow"/>
          <w:rPrChange w:id="3" w:author="kotsu_kokusai_1@yahoo.co.jp" w:date="2020-10-20T16:08:00Z">
            <w:rPr/>
          </w:rPrChange>
        </w:rPr>
        <w:t xml:space="preserve"> 2018</w:t>
      </w:r>
    </w:p>
    <w:p w14:paraId="736EE89F" w14:textId="77777777" w:rsidR="00C20472" w:rsidRDefault="00C20472">
      <w:pPr>
        <w:spacing w:after="200" w:line="276" w:lineRule="auto"/>
        <w:rPr>
          <w:lang w:val="en-GB"/>
        </w:rPr>
        <w:sectPr w:rsidR="00C2047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DC58A3" w:rsidRDefault="00C20472" w:rsidP="00C20472">
      <w:pPr>
        <w:spacing w:after="120"/>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w:t>
      </w:r>
      <w:r w:rsidR="00161234">
        <w:rPr>
          <w:rFonts w:ascii="AvenirNext LT Pro Regular" w:hAnsi="AvenirNext LT Pro Regular"/>
          <w:sz w:val="22"/>
          <w:lang w:val="en-GB"/>
        </w:rPr>
        <w:t>e Safety of Life at Sea (SOLAS),</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duties and functions of the General Assembly,</w:t>
      </w:r>
    </w:p>
    <w:p w14:paraId="5EF640E1" w14:textId="2A1D4BAE"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003A4738">
        <w:rPr>
          <w:rFonts w:ascii="AvenirNext LT Pro Regular" w:hAnsi="AvenirNext LT Pro Regular"/>
          <w:sz w:val="22"/>
          <w:lang w:val="en-GB"/>
        </w:rPr>
        <w:t xml:space="preserve"> </w:t>
      </w:r>
      <w:r w:rsidR="003A4738" w:rsidRPr="003A473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823E822" w14:textId="1E90DB45"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r w:rsidR="00161234">
        <w:rPr>
          <w:rFonts w:ascii="AvenirNext LT Pro Regular" w:hAnsi="AvenirNext LT Pro Regular"/>
          <w:sz w:val="22"/>
          <w:lang w:val="en-GB"/>
        </w:rPr>
        <w:t>,</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1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ae"/>
          </w:rPr>
          <w:t>1.</w:t>
        </w:r>
        <w:r w:rsidR="00757F9E">
          <w:rPr>
            <w:b w:val="0"/>
            <w:color w:val="auto"/>
            <w:sz w:val="24"/>
            <w:szCs w:val="24"/>
            <w:lang w:val="en-GB" w:eastAsia="en-GB"/>
          </w:rPr>
          <w:tab/>
        </w:r>
        <w:r w:rsidR="00757F9E" w:rsidRPr="00041A14">
          <w:rPr>
            <w:rStyle w:val="a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F8713C">
      <w:pPr>
        <w:pStyle w:val="11"/>
        <w:tabs>
          <w:tab w:val="left" w:pos="720"/>
        </w:tabs>
        <w:rPr>
          <w:b w:val="0"/>
          <w:color w:val="auto"/>
          <w:sz w:val="24"/>
          <w:szCs w:val="24"/>
          <w:lang w:val="en-GB" w:eastAsia="en-GB"/>
        </w:rPr>
      </w:pPr>
      <w:hyperlink w:anchor="_Toc464139605" w:history="1">
        <w:r w:rsidR="00757F9E" w:rsidRPr="00041A14">
          <w:rPr>
            <w:rStyle w:val="ae"/>
          </w:rPr>
          <w:t>2.</w:t>
        </w:r>
        <w:r w:rsidR="00757F9E">
          <w:rPr>
            <w:b w:val="0"/>
            <w:color w:val="auto"/>
            <w:sz w:val="24"/>
            <w:szCs w:val="24"/>
            <w:lang w:val="en-GB" w:eastAsia="en-GB"/>
          </w:rPr>
          <w:tab/>
        </w:r>
        <w:r w:rsidR="00757F9E" w:rsidRPr="00041A14">
          <w:rPr>
            <w:rStyle w:val="a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F8713C">
      <w:pPr>
        <w:pStyle w:val="11"/>
        <w:tabs>
          <w:tab w:val="left" w:pos="720"/>
        </w:tabs>
        <w:rPr>
          <w:b w:val="0"/>
          <w:color w:val="auto"/>
          <w:sz w:val="24"/>
          <w:szCs w:val="24"/>
          <w:lang w:val="en-GB" w:eastAsia="en-GB"/>
        </w:rPr>
      </w:pPr>
      <w:hyperlink w:anchor="_Toc464139606" w:history="1">
        <w:r w:rsidR="00757F9E" w:rsidRPr="00041A14">
          <w:rPr>
            <w:rStyle w:val="ae"/>
          </w:rPr>
          <w:t>3.</w:t>
        </w:r>
        <w:r w:rsidR="00757F9E">
          <w:rPr>
            <w:b w:val="0"/>
            <w:color w:val="auto"/>
            <w:sz w:val="24"/>
            <w:szCs w:val="24"/>
            <w:lang w:val="en-GB" w:eastAsia="en-GB"/>
          </w:rPr>
          <w:tab/>
        </w:r>
        <w:r w:rsidR="00757F9E" w:rsidRPr="00041A14">
          <w:rPr>
            <w:rStyle w:val="a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F8713C">
      <w:pPr>
        <w:pStyle w:val="11"/>
        <w:tabs>
          <w:tab w:val="left" w:pos="720"/>
        </w:tabs>
        <w:rPr>
          <w:b w:val="0"/>
          <w:color w:val="auto"/>
          <w:sz w:val="24"/>
          <w:szCs w:val="24"/>
          <w:lang w:val="en-GB" w:eastAsia="en-GB"/>
        </w:rPr>
      </w:pPr>
      <w:hyperlink w:anchor="_Toc464139607" w:history="1">
        <w:r w:rsidR="00757F9E" w:rsidRPr="00041A14">
          <w:rPr>
            <w:rStyle w:val="ae"/>
          </w:rPr>
          <w:t>4.</w:t>
        </w:r>
        <w:r w:rsidR="00757F9E">
          <w:rPr>
            <w:b w:val="0"/>
            <w:color w:val="auto"/>
            <w:sz w:val="24"/>
            <w:szCs w:val="24"/>
            <w:lang w:val="en-GB" w:eastAsia="en-GB"/>
          </w:rPr>
          <w:tab/>
        </w:r>
        <w:r w:rsidR="00757F9E" w:rsidRPr="00041A14">
          <w:rPr>
            <w:rStyle w:val="a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F8713C">
      <w:pPr>
        <w:pStyle w:val="11"/>
        <w:tabs>
          <w:tab w:val="left" w:pos="720"/>
        </w:tabs>
        <w:rPr>
          <w:b w:val="0"/>
          <w:color w:val="auto"/>
          <w:sz w:val="24"/>
          <w:szCs w:val="24"/>
          <w:lang w:val="en-GB" w:eastAsia="en-GB"/>
        </w:rPr>
      </w:pPr>
      <w:hyperlink w:anchor="_Toc464139608" w:history="1">
        <w:r w:rsidR="00757F9E" w:rsidRPr="00041A14">
          <w:rPr>
            <w:rStyle w:val="ae"/>
          </w:rPr>
          <w:t>5.</w:t>
        </w:r>
        <w:r w:rsidR="00757F9E">
          <w:rPr>
            <w:b w:val="0"/>
            <w:color w:val="auto"/>
            <w:sz w:val="24"/>
            <w:szCs w:val="24"/>
            <w:lang w:val="en-GB" w:eastAsia="en-GB"/>
          </w:rPr>
          <w:tab/>
        </w:r>
        <w:r w:rsidR="00757F9E" w:rsidRPr="00041A14">
          <w:rPr>
            <w:rStyle w:val="a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F8713C">
      <w:pPr>
        <w:pStyle w:val="11"/>
        <w:tabs>
          <w:tab w:val="left" w:pos="720"/>
        </w:tabs>
        <w:rPr>
          <w:b w:val="0"/>
          <w:color w:val="auto"/>
          <w:sz w:val="24"/>
          <w:szCs w:val="24"/>
          <w:lang w:val="en-GB" w:eastAsia="en-GB"/>
        </w:rPr>
      </w:pPr>
      <w:hyperlink w:anchor="_Toc464139609" w:history="1">
        <w:r w:rsidR="00757F9E" w:rsidRPr="00041A14">
          <w:rPr>
            <w:rStyle w:val="ae"/>
          </w:rPr>
          <w:t>6.</w:t>
        </w:r>
        <w:r w:rsidR="00757F9E">
          <w:rPr>
            <w:b w:val="0"/>
            <w:color w:val="auto"/>
            <w:sz w:val="24"/>
            <w:szCs w:val="24"/>
            <w:lang w:val="en-GB" w:eastAsia="en-GB"/>
          </w:rPr>
          <w:tab/>
        </w:r>
        <w:r w:rsidR="00757F9E" w:rsidRPr="00041A14">
          <w:rPr>
            <w:rStyle w:val="a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F8713C">
      <w:pPr>
        <w:pStyle w:val="11"/>
        <w:tabs>
          <w:tab w:val="left" w:pos="720"/>
        </w:tabs>
        <w:rPr>
          <w:b w:val="0"/>
          <w:color w:val="auto"/>
          <w:sz w:val="24"/>
          <w:szCs w:val="24"/>
          <w:lang w:val="en-GB" w:eastAsia="en-GB"/>
        </w:rPr>
      </w:pPr>
      <w:hyperlink w:anchor="_Toc464139610" w:history="1">
        <w:r w:rsidR="00757F9E" w:rsidRPr="00041A14">
          <w:rPr>
            <w:rStyle w:val="ae"/>
          </w:rPr>
          <w:t>7.</w:t>
        </w:r>
        <w:r w:rsidR="00757F9E">
          <w:rPr>
            <w:b w:val="0"/>
            <w:color w:val="auto"/>
            <w:sz w:val="24"/>
            <w:szCs w:val="24"/>
            <w:lang w:val="en-GB" w:eastAsia="en-GB"/>
          </w:rPr>
          <w:tab/>
        </w:r>
        <w:r w:rsidR="00757F9E" w:rsidRPr="00041A14">
          <w:rPr>
            <w:rStyle w:val="a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F8713C">
      <w:pPr>
        <w:pStyle w:val="11"/>
        <w:tabs>
          <w:tab w:val="left" w:pos="720"/>
        </w:tabs>
        <w:rPr>
          <w:b w:val="0"/>
          <w:color w:val="auto"/>
          <w:sz w:val="24"/>
          <w:szCs w:val="24"/>
          <w:lang w:val="en-GB" w:eastAsia="en-GB"/>
        </w:rPr>
      </w:pPr>
      <w:hyperlink w:anchor="_Toc464139611" w:history="1">
        <w:r w:rsidR="00757F9E" w:rsidRPr="00041A14">
          <w:rPr>
            <w:rStyle w:val="ae"/>
          </w:rPr>
          <w:t>8.</w:t>
        </w:r>
        <w:r w:rsidR="00757F9E">
          <w:rPr>
            <w:b w:val="0"/>
            <w:color w:val="auto"/>
            <w:sz w:val="24"/>
            <w:szCs w:val="24"/>
            <w:lang w:val="en-GB" w:eastAsia="en-GB"/>
          </w:rPr>
          <w:tab/>
        </w:r>
        <w:r w:rsidR="00757F9E" w:rsidRPr="00041A14">
          <w:rPr>
            <w:rStyle w:val="a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1"/>
        <w:tabs>
          <w:tab w:val="clear" w:pos="0"/>
        </w:tabs>
        <w:spacing w:before="0"/>
        <w:ind w:left="0" w:firstLine="0"/>
      </w:pPr>
      <w:bookmarkStart w:id="4" w:name="_Toc432687596"/>
      <w:bookmarkStart w:id="5" w:name="_Toc464033443"/>
      <w:bookmarkStart w:id="6" w:name="_Toc464136438"/>
      <w:bookmarkStart w:id="7" w:name="_Toc464139604"/>
      <w:r w:rsidRPr="004259CB">
        <w:rPr>
          <w:caps w:val="0"/>
        </w:rPr>
        <w:t>INTRODUCTION</w:t>
      </w:r>
      <w:bookmarkEnd w:id="4"/>
      <w:bookmarkEnd w:id="5"/>
      <w:bookmarkEnd w:id="6"/>
      <w:bookmarkEnd w:id="7"/>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a0"/>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a0"/>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a0"/>
      </w:pPr>
      <w:r w:rsidRPr="00536858">
        <w:t>IALA publishes Standards, Recommendations, and Guidelines</w:t>
      </w:r>
      <w:r>
        <w:t>,</w:t>
      </w:r>
      <w:r w:rsidRPr="00536858">
        <w:t xml:space="preserve"> defined as follows.</w:t>
      </w:r>
    </w:p>
    <w:tbl>
      <w:tblPr>
        <w:tblStyle w:val="4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14:paraId="7D46D1E9" w14:textId="77777777" w:rsidR="004259CB" w:rsidRPr="004259CB" w:rsidRDefault="004259CB" w:rsidP="004259CB">
      <w:pPr>
        <w:pStyle w:val="Sparationtitre1"/>
        <w:rPr>
          <w:lang w:val="en-GB"/>
        </w:rPr>
      </w:pPr>
    </w:p>
    <w:p w14:paraId="20EFCAA9" w14:textId="3A90B688" w:rsidR="004259CB" w:rsidRPr="004259CB" w:rsidRDefault="004259CB" w:rsidP="004259CB">
      <w:pPr>
        <w:pStyle w:val="a0"/>
      </w:pPr>
      <w:r w:rsidRPr="004259CB">
        <w:t>The IALA Stra</w:t>
      </w:r>
      <w:r w:rsidR="00407FEA">
        <w:t>tegic Vision for the period 2018</w:t>
      </w:r>
      <w:r w:rsidRPr="004259CB">
        <w:t xml:space="preserve">-2026, </w:t>
      </w:r>
      <w:r w:rsidR="00BB7078">
        <w:t>approved by the General Assembly in 2018</w:t>
      </w:r>
      <w:r w:rsidRPr="004259CB">
        <w:t xml:space="preserve">, </w:t>
      </w:r>
      <w:r w:rsidR="00AC4A94">
        <w:t xml:space="preserve">includes the </w:t>
      </w:r>
      <w:r w:rsidRPr="004259CB">
        <w:t>Goal</w:t>
      </w:r>
      <w:r w:rsidR="00AC4A94">
        <w:t xml:space="preserve"> </w:t>
      </w:r>
      <w:r w:rsidRPr="004259CB">
        <w:t xml:space="preserve">to </w:t>
      </w:r>
      <w:r w:rsidR="00BB7078">
        <w:t>ensure that</w:t>
      </w:r>
    </w:p>
    <w:p w14:paraId="3C014E5E" w14:textId="702CE030" w:rsidR="004259CB" w:rsidRPr="004259CB" w:rsidRDefault="004259CB" w:rsidP="004259CB">
      <w:pPr>
        <w:pStyle w:val="a0"/>
        <w:ind w:left="567"/>
      </w:pPr>
      <w:r w:rsidRPr="004259CB">
        <w:t>“</w:t>
      </w:r>
      <w:r w:rsidR="00727C6B">
        <w:t>Marine</w:t>
      </w:r>
      <w:r w:rsidRPr="004259CB">
        <w:t xml:space="preserve"> </w:t>
      </w:r>
      <w:r w:rsidR="00727C6B">
        <w:t>Aids to N</w:t>
      </w:r>
      <w:r w:rsidRPr="004259CB">
        <w:t xml:space="preserve">avigation </w:t>
      </w:r>
      <w:r w:rsidR="00727C6B">
        <w:t xml:space="preserve">are </w:t>
      </w:r>
      <w:r w:rsidR="00B155A4">
        <w:t xml:space="preserve">developed and </w:t>
      </w:r>
      <w:r w:rsidR="00727C6B">
        <w:t>harmonis</w:t>
      </w:r>
      <w:r w:rsidRPr="004259CB">
        <w:t>ed through international cooperation and the provision of standards.”</w:t>
      </w:r>
    </w:p>
    <w:p w14:paraId="3854151E" w14:textId="531A9CB1" w:rsidR="004259CB" w:rsidRPr="004259CB" w:rsidRDefault="004259CB" w:rsidP="004259CB">
      <w:pPr>
        <w:pStyle w:val="a0"/>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a0"/>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1"/>
        <w:tabs>
          <w:tab w:val="clear" w:pos="0"/>
        </w:tabs>
        <w:spacing w:before="0"/>
        <w:ind w:left="0" w:firstLine="0"/>
        <w:rPr>
          <w:caps w:val="0"/>
        </w:rPr>
      </w:pPr>
      <w:bookmarkStart w:id="17" w:name="_Toc464033446"/>
      <w:bookmarkStart w:id="18" w:name="_Toc464136441"/>
      <w:bookmarkStart w:id="19" w:name="_Toc464139607"/>
      <w:r w:rsidRPr="004259CB">
        <w:rPr>
          <w:caps w:val="0"/>
        </w:rPr>
        <w:t>SCOPE</w:t>
      </w:r>
      <w:bookmarkEnd w:id="16"/>
      <w:bookmarkEnd w:id="17"/>
      <w:bookmarkEnd w:id="18"/>
      <w:bookmarkEnd w:id="19"/>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a0"/>
      </w:pPr>
      <w:r>
        <w:t>IALA Standards may contain normative and i</w:t>
      </w:r>
      <w:r w:rsidR="004259CB" w:rsidRPr="004259CB">
        <w:t>nformative provisions.</w:t>
      </w:r>
    </w:p>
    <w:p w14:paraId="14AB05F0" w14:textId="2BED7FDB" w:rsidR="004259CB" w:rsidRPr="004259CB" w:rsidRDefault="004259CB" w:rsidP="004259CB">
      <w:pPr>
        <w:pStyle w:val="a0"/>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a0"/>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011F68AE" w:rsidR="004259CB" w:rsidRPr="004259CB" w:rsidRDefault="00C20472" w:rsidP="004259CB">
      <w:pPr>
        <w:pStyle w:val="a0"/>
      </w:pPr>
      <w:r>
        <w:t xml:space="preserve">This Standard references normative </w:t>
      </w:r>
      <w:r w:rsidR="004259CB" w:rsidRPr="004259CB">
        <w:t>provisions, detailed in the listed IALA Recommendations, covering the following scope.</w:t>
      </w:r>
    </w:p>
    <w:p w14:paraId="64B7E5B7" w14:textId="77DD2261" w:rsidR="009724BE" w:rsidRDefault="009724BE" w:rsidP="009724BE">
      <w:pPr>
        <w:pStyle w:val="Bullet1"/>
      </w:pPr>
      <w:r w:rsidRPr="009724BE">
        <w:t>Data models and data encoding</w:t>
      </w:r>
    </w:p>
    <w:p w14:paraId="5FE0280E" w14:textId="6BB59F48" w:rsidR="009724BE" w:rsidRDefault="009724BE" w:rsidP="009724BE">
      <w:pPr>
        <w:pStyle w:val="Bullet1"/>
      </w:pPr>
      <w:r w:rsidRPr="009724BE">
        <w:lastRenderedPageBreak/>
        <w:t>Data exchan</w:t>
      </w:r>
      <w:r w:rsidR="005D7C15">
        <w:t>ge systems</w:t>
      </w:r>
    </w:p>
    <w:p w14:paraId="1A4D8020" w14:textId="5E8BBCFD" w:rsidR="009724BE" w:rsidRPr="00BE0675" w:rsidRDefault="009724BE" w:rsidP="009724BE">
      <w:pPr>
        <w:pStyle w:val="Bullet1"/>
      </w:pPr>
      <w:r w:rsidRPr="009724BE">
        <w:t>Terminology</w:t>
      </w:r>
      <w:r w:rsidR="005D7C15">
        <w:t>, symbology</w:t>
      </w:r>
      <w:r w:rsidR="00AA0F52">
        <w:t xml:space="preserve"> and p</w:t>
      </w:r>
      <w:r w:rsidR="005D7C15">
        <w:t>otrayal</w:t>
      </w:r>
    </w:p>
    <w:p w14:paraId="26337B12" w14:textId="2C89075D" w:rsidR="004259CB" w:rsidRPr="004259CB" w:rsidRDefault="004259CB" w:rsidP="004259CB">
      <w:pPr>
        <w:pStyle w:val="1"/>
        <w:tabs>
          <w:tab w:val="clear" w:pos="0"/>
        </w:tabs>
        <w:spacing w:before="0"/>
        <w:ind w:left="0" w:firstLine="0"/>
        <w:rPr>
          <w:caps w:val="0"/>
        </w:rPr>
      </w:pPr>
      <w:bookmarkStart w:id="20" w:name="_Toc455587604"/>
      <w:bookmarkStart w:id="21" w:name="_Toc455589136"/>
      <w:bookmarkStart w:id="22" w:name="_Toc432687599"/>
      <w:bookmarkStart w:id="23" w:name="_Toc464033447"/>
      <w:bookmarkStart w:id="24" w:name="_Toc464136442"/>
      <w:bookmarkStart w:id="25" w:name="_Toc464139608"/>
      <w:bookmarkEnd w:id="20"/>
      <w:bookmarkEnd w:id="21"/>
      <w:r w:rsidRPr="004259CB">
        <w:rPr>
          <w:caps w:val="0"/>
        </w:rPr>
        <w:t>REFERENCED DOCUMENT</w:t>
      </w:r>
      <w:r w:rsidR="00757F9E" w:rsidRPr="004259CB">
        <w:rPr>
          <w:caps w:val="0"/>
        </w:rPr>
        <w:t>S</w:t>
      </w:r>
      <w:bookmarkEnd w:id="22"/>
      <w:bookmarkEnd w:id="23"/>
      <w:bookmarkEnd w:id="24"/>
      <w:bookmarkEnd w:id="25"/>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a0"/>
      </w:pPr>
      <w:bookmarkStart w:id="26" w:name="_Toc455589139"/>
      <w:bookmarkEnd w:id="26"/>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aa"/>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133EA" w:rsidRPr="004259CB" w14:paraId="1909AF4F" w14:textId="77777777" w:rsidTr="00161234">
        <w:trPr>
          <w:jc w:val="center"/>
        </w:trPr>
        <w:tc>
          <w:tcPr>
            <w:tcW w:w="2405" w:type="dxa"/>
            <w:vMerge w:val="restart"/>
          </w:tcPr>
          <w:p w14:paraId="4D2788F9" w14:textId="0B336F8E" w:rsidR="007133EA" w:rsidRPr="00085375" w:rsidRDefault="007133EA" w:rsidP="00AA0F52">
            <w:pPr>
              <w:spacing w:before="120" w:after="120"/>
              <w:rPr>
                <w:b/>
                <w:sz w:val="22"/>
                <w:lang w:val="en-GB"/>
              </w:rPr>
            </w:pPr>
            <w:r>
              <w:rPr>
                <w:b/>
                <w:sz w:val="22"/>
                <w:lang w:val="en-GB"/>
              </w:rPr>
              <w:t>Data models and data encoding</w:t>
            </w:r>
          </w:p>
        </w:tc>
        <w:tc>
          <w:tcPr>
            <w:tcW w:w="1985" w:type="dxa"/>
          </w:tcPr>
          <w:p w14:paraId="00BE882F" w14:textId="389398AA" w:rsidR="007133EA" w:rsidRDefault="002A03FC" w:rsidP="00161234">
            <w:pPr>
              <w:spacing w:before="120" w:after="120"/>
              <w:ind w:left="-250" w:firstLine="250"/>
              <w:rPr>
                <w:sz w:val="22"/>
                <w:lang w:val="en-GB"/>
              </w:rPr>
            </w:pPr>
            <w:ins w:id="27" w:author="hideki.noguchi@gmail.com" w:date="2021-01-29T15:04:00Z">
              <w:r>
                <w:rPr>
                  <w:sz w:val="22"/>
                  <w:lang w:val="en-GB"/>
                </w:rPr>
                <w:t>R0144(</w:t>
              </w:r>
            </w:ins>
            <w:r w:rsidR="007133EA">
              <w:rPr>
                <w:sz w:val="22"/>
                <w:lang w:val="en-GB"/>
              </w:rPr>
              <w:t>e-NAV-144</w:t>
            </w:r>
            <w:ins w:id="28" w:author="hideki.noguchi@gmail.com" w:date="2021-01-29T15:04:00Z">
              <w:r>
                <w:rPr>
                  <w:sz w:val="22"/>
                  <w:lang w:val="en-GB"/>
                </w:rPr>
                <w:t>)</w:t>
              </w:r>
            </w:ins>
          </w:p>
        </w:tc>
        <w:tc>
          <w:tcPr>
            <w:tcW w:w="5865" w:type="dxa"/>
          </w:tcPr>
          <w:p w14:paraId="287B30BE" w14:textId="2E63523A" w:rsidR="007133EA" w:rsidRPr="00033773" w:rsidRDefault="007133EA" w:rsidP="00BA0EEF">
            <w:pPr>
              <w:spacing w:before="120" w:after="120"/>
              <w:rPr>
                <w:sz w:val="22"/>
                <w:lang w:val="en-GB"/>
              </w:rPr>
            </w:pPr>
            <w:r>
              <w:rPr>
                <w:sz w:val="22"/>
                <w:lang w:val="en-GB"/>
              </w:rPr>
              <w:t>Harmonised I</w:t>
            </w:r>
            <w:r w:rsidRPr="00C17EF7">
              <w:rPr>
                <w:sz w:val="22"/>
                <w:lang w:val="en-GB"/>
              </w:rPr>
              <w:t>mplementation of Application Specific Message</w:t>
            </w:r>
            <w:r>
              <w:rPr>
                <w:sz w:val="22"/>
                <w:lang w:val="en-GB"/>
              </w:rPr>
              <w:t>s</w:t>
            </w:r>
            <w:r w:rsidRPr="00C17EF7">
              <w:rPr>
                <w:sz w:val="22"/>
                <w:lang w:val="en-GB"/>
              </w:rPr>
              <w:t xml:space="preserve"> (ASM)</w:t>
            </w:r>
          </w:p>
        </w:tc>
      </w:tr>
      <w:tr w:rsidR="007133EA" w:rsidRPr="004259CB" w14:paraId="7919D3E6" w14:textId="77777777" w:rsidTr="00161234">
        <w:trPr>
          <w:jc w:val="center"/>
        </w:trPr>
        <w:tc>
          <w:tcPr>
            <w:tcW w:w="2405" w:type="dxa"/>
            <w:vMerge/>
          </w:tcPr>
          <w:p w14:paraId="23973737" w14:textId="421D7ACB" w:rsidR="007133EA" w:rsidRPr="00085375" w:rsidRDefault="007133EA" w:rsidP="00BA0EEF">
            <w:pPr>
              <w:spacing w:before="120" w:after="120"/>
              <w:rPr>
                <w:b/>
                <w:sz w:val="22"/>
                <w:lang w:val="en-GB"/>
              </w:rPr>
            </w:pPr>
          </w:p>
        </w:tc>
        <w:tc>
          <w:tcPr>
            <w:tcW w:w="1985" w:type="dxa"/>
          </w:tcPr>
          <w:p w14:paraId="7B2DFC13" w14:textId="289377E3" w:rsidR="007133EA" w:rsidRDefault="007133EA" w:rsidP="00C20472">
            <w:pPr>
              <w:spacing w:before="120" w:after="120"/>
              <w:rPr>
                <w:sz w:val="22"/>
                <w:lang w:val="en-GB"/>
              </w:rPr>
            </w:pPr>
            <w:r>
              <w:rPr>
                <w:sz w:val="22"/>
                <w:lang w:val="en-GB"/>
              </w:rPr>
              <w:t>R0147(e-NAV-147)</w:t>
            </w:r>
          </w:p>
        </w:tc>
        <w:tc>
          <w:tcPr>
            <w:tcW w:w="5865" w:type="dxa"/>
          </w:tcPr>
          <w:p w14:paraId="2E2C6B36" w14:textId="3433429D" w:rsidR="007133EA" w:rsidRPr="00033773" w:rsidRDefault="007133EA" w:rsidP="00BA0EEF">
            <w:pPr>
              <w:spacing w:before="120" w:after="120"/>
              <w:rPr>
                <w:sz w:val="22"/>
                <w:lang w:val="en-GB"/>
              </w:rPr>
            </w:pPr>
            <w:r w:rsidRPr="00C17EF7">
              <w:rPr>
                <w:sz w:val="22"/>
                <w:lang w:val="en-GB"/>
              </w:rPr>
              <w:t>Product Specification Development and Management</w:t>
            </w:r>
          </w:p>
        </w:tc>
      </w:tr>
      <w:tr w:rsidR="007133EA" w:rsidRPr="004259CB" w14:paraId="3B544BD6" w14:textId="77777777" w:rsidTr="00161234">
        <w:trPr>
          <w:jc w:val="center"/>
        </w:trPr>
        <w:tc>
          <w:tcPr>
            <w:tcW w:w="2405" w:type="dxa"/>
            <w:vMerge/>
          </w:tcPr>
          <w:p w14:paraId="53502410" w14:textId="03B62F7B" w:rsidR="007133EA" w:rsidRPr="00085375" w:rsidRDefault="007133EA" w:rsidP="00BA0EEF">
            <w:pPr>
              <w:spacing w:before="120" w:after="120"/>
              <w:rPr>
                <w:b/>
                <w:sz w:val="22"/>
                <w:lang w:val="en-GB"/>
              </w:rPr>
            </w:pPr>
          </w:p>
        </w:tc>
        <w:tc>
          <w:tcPr>
            <w:tcW w:w="1985" w:type="dxa"/>
          </w:tcPr>
          <w:p w14:paraId="44844CE8" w14:textId="7B2FF78F" w:rsidR="007133EA" w:rsidRDefault="002A03FC" w:rsidP="00C20472">
            <w:pPr>
              <w:spacing w:before="120" w:after="120"/>
              <w:rPr>
                <w:sz w:val="22"/>
                <w:lang w:val="en-GB"/>
              </w:rPr>
            </w:pPr>
            <w:ins w:id="29" w:author="hideki.noguchi@gmail.com" w:date="2021-01-29T15:03:00Z">
              <w:r>
                <w:rPr>
                  <w:sz w:val="22"/>
                  <w:lang w:val="en-GB"/>
                </w:rPr>
                <w:t>R0145(</w:t>
              </w:r>
            </w:ins>
            <w:r w:rsidR="007133EA">
              <w:rPr>
                <w:sz w:val="22"/>
                <w:lang w:val="en-GB"/>
              </w:rPr>
              <w:t>V-145</w:t>
            </w:r>
            <w:ins w:id="30" w:author="hideki.noguchi@gmail.com" w:date="2021-01-29T15:03:00Z">
              <w:r>
                <w:rPr>
                  <w:sz w:val="22"/>
                  <w:lang w:val="en-GB"/>
                </w:rPr>
                <w:t>)</w:t>
              </w:r>
            </w:ins>
          </w:p>
        </w:tc>
        <w:tc>
          <w:tcPr>
            <w:tcW w:w="5865" w:type="dxa"/>
          </w:tcPr>
          <w:p w14:paraId="22874AFB" w14:textId="2BA12312" w:rsidR="007133EA" w:rsidRPr="00033773" w:rsidRDefault="007133EA" w:rsidP="00BA0EEF">
            <w:pPr>
              <w:spacing w:before="120" w:after="120"/>
              <w:rPr>
                <w:sz w:val="22"/>
                <w:lang w:val="en-GB"/>
              </w:rPr>
            </w:pPr>
            <w:r w:rsidRPr="00C17EF7">
              <w:rPr>
                <w:sz w:val="22"/>
                <w:lang w:val="en-GB"/>
              </w:rPr>
              <w:t>The Inter-VTS Exchange Format (IVEF) Service</w:t>
            </w:r>
          </w:p>
        </w:tc>
      </w:tr>
      <w:tr w:rsidR="007133EA" w:rsidRPr="004259CB" w14:paraId="305BA3D1" w14:textId="77777777" w:rsidTr="00161234">
        <w:trPr>
          <w:jc w:val="center"/>
          <w:ins w:id="31" w:author="kotsu_kokusai_1@yahoo.co.jp" w:date="2020-10-20T16:10:00Z"/>
        </w:trPr>
        <w:tc>
          <w:tcPr>
            <w:tcW w:w="2405" w:type="dxa"/>
            <w:vMerge/>
          </w:tcPr>
          <w:p w14:paraId="3756BEAE" w14:textId="77777777" w:rsidR="007133EA" w:rsidRPr="00085375" w:rsidRDefault="007133EA" w:rsidP="00BA0EEF">
            <w:pPr>
              <w:spacing w:before="120" w:after="120"/>
              <w:rPr>
                <w:ins w:id="32" w:author="kotsu_kokusai_1@yahoo.co.jp" w:date="2020-10-20T16:10:00Z"/>
                <w:b/>
                <w:sz w:val="22"/>
                <w:lang w:val="en-GB"/>
              </w:rPr>
            </w:pPr>
          </w:p>
        </w:tc>
        <w:tc>
          <w:tcPr>
            <w:tcW w:w="1985" w:type="dxa"/>
          </w:tcPr>
          <w:p w14:paraId="15DDF12E" w14:textId="25608D71" w:rsidR="007133EA" w:rsidRDefault="007133EA" w:rsidP="00C20472">
            <w:pPr>
              <w:spacing w:before="120" w:after="120"/>
              <w:rPr>
                <w:ins w:id="33" w:author="kotsu_kokusai_1@yahoo.co.jp" w:date="2020-10-20T16:10:00Z"/>
                <w:sz w:val="22"/>
                <w:lang w:val="en-GB" w:eastAsia="ja-JP"/>
              </w:rPr>
            </w:pPr>
            <w:ins w:id="34" w:author="kotsu_kokusai_1@yahoo.co.jp" w:date="2020-10-20T16:10:00Z">
              <w:r>
                <w:rPr>
                  <w:rFonts w:hint="eastAsia"/>
                  <w:sz w:val="22"/>
                  <w:lang w:val="en-GB" w:eastAsia="ja-JP"/>
                </w:rPr>
                <w:t>R</w:t>
              </w:r>
              <w:r>
                <w:rPr>
                  <w:sz w:val="22"/>
                  <w:lang w:val="en-GB" w:eastAsia="ja-JP"/>
                </w:rPr>
                <w:t>1019</w:t>
              </w:r>
            </w:ins>
          </w:p>
        </w:tc>
        <w:tc>
          <w:tcPr>
            <w:tcW w:w="5865" w:type="dxa"/>
          </w:tcPr>
          <w:p w14:paraId="7E7A2EA0" w14:textId="79BABD09" w:rsidR="007133EA" w:rsidRPr="00C17EF7" w:rsidRDefault="007133EA" w:rsidP="00BA0EEF">
            <w:pPr>
              <w:spacing w:before="120" w:after="120"/>
              <w:rPr>
                <w:ins w:id="35" w:author="kotsu_kokusai_1@yahoo.co.jp" w:date="2020-10-20T16:10:00Z"/>
                <w:sz w:val="22"/>
                <w:lang w:val="en-GB" w:eastAsia="ja-JP"/>
              </w:rPr>
            </w:pPr>
            <w:ins w:id="36" w:author="kotsu_kokusai_1@yahoo.co.jp" w:date="2020-10-20T16:11:00Z">
              <w:r>
                <w:rPr>
                  <w:rFonts w:hint="eastAsia"/>
                  <w:sz w:val="22"/>
                  <w:lang w:val="en-GB" w:eastAsia="ja-JP"/>
                </w:rPr>
                <w:t>P</w:t>
              </w:r>
              <w:r>
                <w:rPr>
                  <w:sz w:val="22"/>
                  <w:lang w:val="en-GB" w:eastAsia="ja-JP"/>
                </w:rPr>
                <w:t>rovision of Maritime Services in the context of e-Navigation in the domain of IALA</w:t>
              </w:r>
            </w:ins>
          </w:p>
        </w:tc>
      </w:tr>
    </w:tbl>
    <w:p w14:paraId="05EE7EB0" w14:textId="12104D11" w:rsidR="004259CB" w:rsidRPr="004259CB" w:rsidRDefault="004259CB" w:rsidP="004259CB">
      <w:pPr>
        <w:rPr>
          <w:lang w:val="en-GB"/>
        </w:rPr>
      </w:pPr>
      <w:bookmarkStart w:id="37" w:name="_Toc432687601"/>
      <w:bookmarkEnd w:id="37"/>
    </w:p>
    <w:p w14:paraId="040E162C" w14:textId="65760C10" w:rsidR="004259CB" w:rsidRPr="004259CB" w:rsidRDefault="00C20472" w:rsidP="004259CB">
      <w:pPr>
        <w:pStyle w:val="a0"/>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35E154AB" w14:textId="46A55693" w:rsidR="004259CB" w:rsidRPr="004259CB" w:rsidRDefault="004259CB" w:rsidP="004259CB">
      <w:pPr>
        <w:pStyle w:val="1"/>
        <w:tabs>
          <w:tab w:val="clear" w:pos="0"/>
        </w:tabs>
        <w:spacing w:before="0"/>
        <w:ind w:left="0" w:firstLine="0"/>
        <w:rPr>
          <w:caps w:val="0"/>
        </w:rPr>
      </w:pPr>
      <w:bookmarkStart w:id="38" w:name="_Toc464136443"/>
      <w:bookmarkStart w:id="39" w:name="_Toc464139609"/>
      <w:r w:rsidRPr="004259CB">
        <w:rPr>
          <w:caps w:val="0"/>
        </w:rPr>
        <w:t>SUPPLEMENTARY ELEMENTS</w:t>
      </w:r>
      <w:bookmarkEnd w:id="38"/>
      <w:bookmarkEnd w:id="39"/>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a0"/>
      </w:pPr>
      <w:r w:rsidRPr="004259CB">
        <w:t>There are no supplementary elements to this Standard.</w:t>
      </w:r>
    </w:p>
    <w:p w14:paraId="54692D7F" w14:textId="5FA1F368" w:rsidR="004259CB" w:rsidRPr="004259CB" w:rsidRDefault="00727C6B" w:rsidP="004259CB">
      <w:pPr>
        <w:pStyle w:val="1"/>
        <w:tabs>
          <w:tab w:val="clear" w:pos="0"/>
        </w:tabs>
        <w:spacing w:before="0"/>
        <w:ind w:left="0" w:firstLine="0"/>
        <w:rPr>
          <w:caps w:val="0"/>
        </w:rPr>
      </w:pPr>
      <w:bookmarkStart w:id="40" w:name="_Toc464033448"/>
      <w:bookmarkStart w:id="41" w:name="_Toc464136444"/>
      <w:bookmarkStart w:id="42" w:name="_Toc464139610"/>
      <w:r>
        <w:rPr>
          <w:caps w:val="0"/>
        </w:rPr>
        <w:t>APPROVAL</w:t>
      </w:r>
      <w:r w:rsidR="004259CB" w:rsidRPr="004259CB">
        <w:rPr>
          <w:caps w:val="0"/>
        </w:rPr>
        <w:t xml:space="preserve"> AND AMENDMENT OF STANDARDS</w:t>
      </w:r>
      <w:bookmarkEnd w:id="40"/>
      <w:bookmarkEnd w:id="41"/>
      <w:bookmarkEnd w:id="42"/>
    </w:p>
    <w:p w14:paraId="62034E75" w14:textId="77777777" w:rsidR="004259CB" w:rsidRPr="004259CB" w:rsidRDefault="004259CB" w:rsidP="004259CB">
      <w:pPr>
        <w:pStyle w:val="Sparationtitre1"/>
        <w:rPr>
          <w:lang w:val="en-GB"/>
        </w:rPr>
      </w:pPr>
    </w:p>
    <w:p w14:paraId="33E5B8DE" w14:textId="7A8C218A" w:rsidR="004259CB" w:rsidRPr="004259CB" w:rsidRDefault="004259CB" w:rsidP="004259CB">
      <w:pPr>
        <w:pStyle w:val="a0"/>
      </w:pPr>
      <w:r w:rsidRPr="004259CB">
        <w:t xml:space="preserve">IALA Standards may be </w:t>
      </w:r>
      <w:r w:rsidR="00727C6B">
        <w:t>approved</w:t>
      </w:r>
      <w:r w:rsidRPr="004259CB">
        <w:t xml:space="preserve"> or amended </w:t>
      </w:r>
      <w:r w:rsidR="00727C6B">
        <w:t>at a General Assembly</w:t>
      </w:r>
      <w:r w:rsidRPr="004259CB">
        <w:t>.</w:t>
      </w:r>
    </w:p>
    <w:p w14:paraId="73E02733" w14:textId="2DD47BCC" w:rsidR="004259CB" w:rsidRPr="004259CB" w:rsidRDefault="004259CB" w:rsidP="004259CB">
      <w:pPr>
        <w:pStyle w:val="1"/>
        <w:tabs>
          <w:tab w:val="clear" w:pos="0"/>
        </w:tabs>
        <w:spacing w:before="0"/>
        <w:ind w:left="0" w:firstLine="0"/>
        <w:rPr>
          <w:caps w:val="0"/>
        </w:rPr>
      </w:pPr>
      <w:bookmarkStart w:id="43" w:name="_Toc464033449"/>
      <w:bookmarkStart w:id="44" w:name="_Toc455589152"/>
      <w:bookmarkStart w:id="45" w:name="_Toc455589153"/>
      <w:bookmarkStart w:id="46" w:name="_Toc455589154"/>
      <w:bookmarkStart w:id="47" w:name="_Toc455589155"/>
      <w:bookmarkStart w:id="48" w:name="_Toc455589156"/>
      <w:bookmarkStart w:id="49" w:name="_Toc455589157"/>
      <w:bookmarkStart w:id="50" w:name="_Toc455589158"/>
      <w:bookmarkStart w:id="51" w:name="_Toc455589159"/>
      <w:bookmarkStart w:id="52" w:name="_Toc455589160"/>
      <w:bookmarkStart w:id="53" w:name="_Toc455589161"/>
      <w:bookmarkStart w:id="54" w:name="_Toc455589162"/>
      <w:bookmarkStart w:id="55" w:name="_Toc455589163"/>
      <w:bookmarkStart w:id="56" w:name="_Toc455589164"/>
      <w:bookmarkStart w:id="57" w:name="_Toc455589165"/>
      <w:bookmarkStart w:id="58" w:name="_Toc455589166"/>
      <w:bookmarkStart w:id="59" w:name="_Toc455589167"/>
      <w:bookmarkStart w:id="60" w:name="_Toc455589168"/>
      <w:bookmarkStart w:id="61" w:name="_Toc455589169"/>
      <w:bookmarkStart w:id="62" w:name="_Toc455589170"/>
      <w:bookmarkStart w:id="63" w:name="_Toc455589171"/>
      <w:bookmarkStart w:id="64" w:name="_Toc464033450"/>
      <w:bookmarkStart w:id="65" w:name="_Toc464033451"/>
      <w:bookmarkStart w:id="66" w:name="_Toc432687611"/>
      <w:bookmarkStart w:id="67" w:name="_Toc464033452"/>
      <w:bookmarkStart w:id="68" w:name="_Toc464136445"/>
      <w:bookmarkStart w:id="69" w:name="_Toc464139611"/>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4259CB">
        <w:rPr>
          <w:caps w:val="0"/>
        </w:rPr>
        <w:t>DOCUMENT HISTORY</w:t>
      </w:r>
      <w:bookmarkEnd w:id="66"/>
      <w:bookmarkEnd w:id="67"/>
      <w:bookmarkEnd w:id="68"/>
      <w:bookmarkEnd w:id="69"/>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aa"/>
        <w:tblW w:w="10319" w:type="dxa"/>
        <w:tblInd w:w="-5" w:type="dxa"/>
        <w:tblLook w:val="04A0" w:firstRow="1" w:lastRow="0" w:firstColumn="1" w:lastColumn="0" w:noHBand="0" w:noVBand="1"/>
      </w:tblPr>
      <w:tblGrid>
        <w:gridCol w:w="1956"/>
        <w:gridCol w:w="2268"/>
        <w:gridCol w:w="6095"/>
      </w:tblGrid>
      <w:tr w:rsidR="004259CB" w:rsidRPr="004259CB" w14:paraId="581D63EC" w14:textId="77777777" w:rsidTr="008054F2">
        <w:tc>
          <w:tcPr>
            <w:tcW w:w="1956"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8054F2">
        <w:tc>
          <w:tcPr>
            <w:tcW w:w="1956"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r w:rsidR="007133EA" w:rsidRPr="004259CB" w14:paraId="6C82F356" w14:textId="77777777" w:rsidTr="008054F2">
        <w:trPr>
          <w:ins w:id="70" w:author="kotsu_kokusai_1@yahoo.co.jp" w:date="2020-10-20T16:12:00Z"/>
        </w:trPr>
        <w:tc>
          <w:tcPr>
            <w:tcW w:w="1956" w:type="dxa"/>
            <w:vAlign w:val="center"/>
          </w:tcPr>
          <w:p w14:paraId="6320D323" w14:textId="77777777" w:rsidR="007133EA" w:rsidRDefault="007133EA" w:rsidP="00BA0733">
            <w:pPr>
              <w:spacing w:before="120" w:after="120"/>
              <w:rPr>
                <w:ins w:id="71" w:author="kotsu_kokusai_1@yahoo.co.jp" w:date="2020-10-20T16:12:00Z"/>
                <w:sz w:val="22"/>
                <w:lang w:val="en-GB"/>
              </w:rPr>
            </w:pPr>
          </w:p>
        </w:tc>
        <w:tc>
          <w:tcPr>
            <w:tcW w:w="2268" w:type="dxa"/>
            <w:vAlign w:val="center"/>
          </w:tcPr>
          <w:p w14:paraId="7D50D43B" w14:textId="5E93979A" w:rsidR="007133EA" w:rsidRPr="00BA0733" w:rsidRDefault="007133EA" w:rsidP="00BA0733">
            <w:pPr>
              <w:spacing w:before="120" w:after="120"/>
              <w:rPr>
                <w:ins w:id="72" w:author="kotsu_kokusai_1@yahoo.co.jp" w:date="2020-10-20T16:12:00Z"/>
                <w:sz w:val="22"/>
                <w:lang w:val="en-GB" w:eastAsia="ja-JP"/>
              </w:rPr>
            </w:pPr>
            <w:ins w:id="73" w:author="kotsu_kokusai_1@yahoo.co.jp" w:date="2020-10-20T16:12:00Z">
              <w:r>
                <w:rPr>
                  <w:rFonts w:hint="eastAsia"/>
                  <w:sz w:val="22"/>
                  <w:lang w:val="en-GB" w:eastAsia="ja-JP"/>
                </w:rPr>
                <w:t>S</w:t>
              </w:r>
              <w:r>
                <w:rPr>
                  <w:sz w:val="22"/>
                  <w:lang w:val="en-GB" w:eastAsia="ja-JP"/>
                </w:rPr>
                <w:t>econd issue</w:t>
              </w:r>
            </w:ins>
          </w:p>
        </w:tc>
        <w:tc>
          <w:tcPr>
            <w:tcW w:w="6095" w:type="dxa"/>
            <w:vAlign w:val="center"/>
          </w:tcPr>
          <w:p w14:paraId="20EAD891" w14:textId="44EF4145" w:rsidR="007133EA" w:rsidRPr="00BA0733" w:rsidRDefault="007133EA" w:rsidP="00BA0733">
            <w:pPr>
              <w:spacing w:before="120" w:after="120"/>
              <w:rPr>
                <w:ins w:id="74" w:author="kotsu_kokusai_1@yahoo.co.jp" w:date="2020-10-20T16:12:00Z"/>
                <w:sz w:val="22"/>
                <w:lang w:val="en-GB" w:eastAsia="ja-JP"/>
              </w:rPr>
            </w:pPr>
            <w:ins w:id="75" w:author="kotsu_kokusai_1@yahoo.co.jp" w:date="2020-10-20T16:13:00Z">
              <w:r>
                <w:rPr>
                  <w:rFonts w:hint="eastAsia"/>
                  <w:sz w:val="22"/>
                  <w:lang w:val="en-GB" w:eastAsia="ja-JP"/>
                </w:rPr>
                <w:t>G</w:t>
              </w:r>
              <w:r>
                <w:rPr>
                  <w:sz w:val="22"/>
                  <w:lang w:val="en-GB" w:eastAsia="ja-JP"/>
                </w:rPr>
                <w:t xml:space="preserve">eneral Assembly Resolution, </w:t>
              </w:r>
            </w:ins>
            <w:ins w:id="76" w:author="kotsu_kokusai_1@yahoo.co.jp" w:date="2020-10-20T16:14:00Z">
              <w:r w:rsidRPr="007133EA">
                <w:rPr>
                  <w:sz w:val="22"/>
                  <w:highlight w:val="yellow"/>
                  <w:lang w:val="en-GB" w:eastAsia="ja-JP"/>
                  <w:rPrChange w:id="77" w:author="kotsu_kokusai_1@yahoo.co.jp" w:date="2020-10-20T16:16:00Z">
                    <w:rPr>
                      <w:sz w:val="22"/>
                      <w:lang w:val="en-GB" w:eastAsia="ja-JP"/>
                    </w:rPr>
                  </w:rPrChange>
                </w:rPr>
                <w:t>Rio de Janeiro</w:t>
              </w:r>
            </w:ins>
            <w:ins w:id="78" w:author="kotsu_kokusai_1@yahoo.co.jp" w:date="2020-10-20T16:15:00Z">
              <w:r>
                <w:rPr>
                  <w:sz w:val="22"/>
                  <w:lang w:val="en-GB" w:eastAsia="ja-JP"/>
                </w:rPr>
                <w:t xml:space="preserve">, Federative Republic of Brazil, </w:t>
              </w:r>
              <w:r w:rsidRPr="007133EA">
                <w:rPr>
                  <w:sz w:val="22"/>
                  <w:highlight w:val="yellow"/>
                  <w:lang w:val="en-GB" w:eastAsia="ja-JP"/>
                  <w:rPrChange w:id="79" w:author="kotsu_kokusai_1@yahoo.co.jp" w:date="2020-10-20T16:16:00Z">
                    <w:rPr>
                      <w:sz w:val="22"/>
                      <w:lang w:val="en-GB" w:eastAsia="ja-JP"/>
                    </w:rPr>
                  </w:rPrChange>
                </w:rPr>
                <w:t>June</w:t>
              </w:r>
              <w:r>
                <w:rPr>
                  <w:sz w:val="22"/>
                  <w:lang w:val="en-GB" w:eastAsia="ja-JP"/>
                </w:rPr>
                <w:t xml:space="preserve"> 2022</w:t>
              </w:r>
            </w:ins>
          </w:p>
        </w:tc>
      </w:tr>
    </w:tbl>
    <w:p w14:paraId="5D2874E0" w14:textId="77777777" w:rsidR="00AB326D" w:rsidRPr="004259CB" w:rsidRDefault="00AB326D" w:rsidP="004259CB">
      <w:pPr>
        <w:pStyle w:val="a0"/>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76BADA" w14:textId="77777777" w:rsidR="00F8713C" w:rsidRDefault="00F8713C" w:rsidP="003274DB">
      <w:r>
        <w:separator/>
      </w:r>
    </w:p>
  </w:endnote>
  <w:endnote w:type="continuationSeparator" w:id="0">
    <w:p w14:paraId="02A65F8D" w14:textId="77777777" w:rsidR="00F8713C" w:rsidRDefault="00F8713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681B2" w14:textId="4751476C" w:rsidR="00857580" w:rsidRDefault="008054F2" w:rsidP="008747E0">
    <w:pPr>
      <w:pStyle w:val="a6"/>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B34CD" id="Connecteur droit 11"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a6"/>
      <w:rPr>
        <w:lang w:val="en-GB"/>
      </w:rPr>
    </w:pPr>
  </w:p>
  <w:p w14:paraId="4D2C0277" w14:textId="77777777" w:rsidR="00857580" w:rsidRPr="00ED2A8D" w:rsidRDefault="00857580" w:rsidP="008747E0">
    <w:pPr>
      <w:pStyle w:val="a6"/>
      <w:rPr>
        <w:lang w:val="en-GB"/>
      </w:rPr>
    </w:pPr>
  </w:p>
  <w:p w14:paraId="2C677270" w14:textId="77777777" w:rsidR="00857580" w:rsidRPr="00ED2A8D" w:rsidRDefault="00857580" w:rsidP="008747E0">
    <w:pPr>
      <w:pStyle w:val="a6"/>
      <w:rPr>
        <w:lang w:val="en-GB"/>
      </w:rPr>
    </w:pPr>
  </w:p>
  <w:p w14:paraId="179DF90C" w14:textId="77777777" w:rsidR="00857580" w:rsidRPr="00ED2A8D" w:rsidRDefault="00857580" w:rsidP="008747E0">
    <w:pPr>
      <w:pStyle w:val="a6"/>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2807A" w14:textId="77777777" w:rsidR="00857580" w:rsidRPr="00C716E5" w:rsidRDefault="00857580" w:rsidP="00CB19DB">
    <w:pPr>
      <w:pStyle w:val="a6"/>
      <w:rPr>
        <w:sz w:val="15"/>
        <w:szCs w:val="15"/>
      </w:rPr>
    </w:pPr>
  </w:p>
  <w:p w14:paraId="01C7A649" w14:textId="77777777" w:rsidR="00857580" w:rsidRDefault="00857580" w:rsidP="00CB19DB">
    <w:pPr>
      <w:pStyle w:val="Footerportrait"/>
    </w:pPr>
  </w:p>
  <w:p w14:paraId="6342E974" w14:textId="25E61449" w:rsidR="00857580" w:rsidRPr="00C907DF" w:rsidRDefault="00F8713C" w:rsidP="00CB19DB">
    <w:pPr>
      <w:pStyle w:val="Footerportrait"/>
      <w:rPr>
        <w:rStyle w:val="ab"/>
        <w:szCs w:val="15"/>
      </w:rPr>
    </w:pPr>
    <w:r>
      <w:fldChar w:fldCharType="begin"/>
    </w:r>
    <w:r>
      <w:instrText xml:space="preserve"> STYLEREF "Document type" \* MERGEFORMAT </w:instrText>
    </w:r>
    <w:r>
      <w:fldChar w:fldCharType="separate"/>
    </w:r>
    <w:r w:rsidR="0062235B">
      <w:t>IALA Standard</w:t>
    </w:r>
    <w:r>
      <w:fldChar w:fldCharType="end"/>
    </w:r>
    <w:r w:rsidR="00857580" w:rsidRPr="00C907DF">
      <w:t xml:space="preserve"> </w:t>
    </w:r>
    <w:r>
      <w:fldChar w:fldCharType="begin"/>
    </w:r>
    <w:r>
      <w:instrText xml:space="preserve"> STYLEREF "Document number" \* MERGEFORMAT </w:instrText>
    </w:r>
    <w:r>
      <w:fldChar w:fldCharType="separate"/>
    </w:r>
    <w:r w:rsidR="0062235B">
      <w:t>S1070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62235B">
      <w:t>Information Services</w:t>
    </w:r>
    <w:r>
      <w:fldChar w:fldCharType="end"/>
    </w:r>
  </w:p>
  <w:p w14:paraId="19BC5EB7" w14:textId="41685871" w:rsidR="00857580" w:rsidRPr="00CB19DB" w:rsidRDefault="00F8713C" w:rsidP="00CB19DB">
    <w:pPr>
      <w:pStyle w:val="Footerportrait"/>
    </w:pPr>
    <w:r>
      <w:fldChar w:fldCharType="begin"/>
    </w:r>
    <w:r>
      <w:instrText xml:space="preserve"> STYLEREF "Edition number" \* MERGEFORMAT </w:instrText>
    </w:r>
    <w:r>
      <w:fldChar w:fldCharType="separate"/>
    </w:r>
    <w:r w:rsidR="0062235B">
      <w:t>Edition 1.0</w:t>
    </w:r>
    <w:r>
      <w:fldChar w:fldCharType="end"/>
    </w:r>
    <w:r w:rsidR="00857580">
      <w:t xml:space="preserve">  </w:t>
    </w:r>
    <w:r>
      <w:fldChar w:fldCharType="begin"/>
    </w:r>
    <w:r>
      <w:instrText xml:space="preserve"> STYLEREF "Document date" \* MERGEFORMAT </w:instrText>
    </w:r>
    <w:r>
      <w:fldChar w:fldCharType="separate"/>
    </w:r>
    <w:r w:rsidR="0062235B">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54DC">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D74E7" w14:textId="77777777" w:rsidR="00F8713C" w:rsidRDefault="00F8713C" w:rsidP="003274DB">
      <w:r>
        <w:separator/>
      </w:r>
    </w:p>
  </w:footnote>
  <w:footnote w:type="continuationSeparator" w:id="0">
    <w:p w14:paraId="2FB5704E" w14:textId="77777777" w:rsidR="00F8713C" w:rsidRDefault="00F8713C"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E1D94" w14:textId="711EAD69" w:rsidR="00857580" w:rsidRPr="008054F2" w:rsidRDefault="00857580" w:rsidP="00C20472">
    <w:pPr>
      <w:pStyle w:val="a4"/>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a4"/>
      <w:jc w:val="right"/>
      <w:rPr>
        <w:sz w:val="18"/>
        <w:szCs w:val="18"/>
        <w:lang w:val="en-GB"/>
      </w:rPr>
    </w:pPr>
  </w:p>
  <w:p w14:paraId="0B0E168D" w14:textId="77777777" w:rsidR="00857580" w:rsidRDefault="00857580" w:rsidP="008747E0">
    <w:pPr>
      <w:pStyle w:val="a4"/>
      <w:rPr>
        <w:lang w:val="en-GB"/>
      </w:rPr>
    </w:pPr>
  </w:p>
  <w:p w14:paraId="3683E4FB" w14:textId="77777777" w:rsidR="00857580" w:rsidRDefault="00857580" w:rsidP="008747E0">
    <w:pPr>
      <w:pStyle w:val="a4"/>
      <w:rPr>
        <w:lang w:val="en-GB"/>
      </w:rPr>
    </w:pPr>
  </w:p>
  <w:p w14:paraId="7CF44F24" w14:textId="77777777" w:rsidR="00857580" w:rsidRDefault="00857580" w:rsidP="008747E0">
    <w:pPr>
      <w:pStyle w:val="a4"/>
      <w:rPr>
        <w:lang w:val="en-GB"/>
      </w:rPr>
    </w:pPr>
  </w:p>
  <w:p w14:paraId="438D0FBD" w14:textId="77777777" w:rsidR="00857580" w:rsidRDefault="00857580" w:rsidP="008747E0">
    <w:pPr>
      <w:pStyle w:val="a4"/>
      <w:rPr>
        <w:lang w:val="en-GB"/>
      </w:rPr>
    </w:pPr>
  </w:p>
  <w:p w14:paraId="15A1A2A6" w14:textId="5AEB5D89" w:rsidR="00857580" w:rsidRPr="00ED2A8D" w:rsidRDefault="00857580" w:rsidP="00C20472">
    <w:pPr>
      <w:pStyle w:val="a4"/>
      <w:tabs>
        <w:tab w:val="left" w:pos="6569"/>
      </w:tabs>
      <w:rPr>
        <w:lang w:val="en-GB"/>
      </w:rPr>
    </w:pPr>
  </w:p>
  <w:p w14:paraId="74E97DBD" w14:textId="77777777" w:rsidR="00857580" w:rsidRPr="00ED2A8D" w:rsidRDefault="00857580" w:rsidP="001349DB">
    <w:pPr>
      <w:pStyle w:val="a4"/>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E3D37" w14:textId="427D20E8" w:rsidR="006F488D" w:rsidRDefault="006F488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03600" w14:textId="0BDF1ED1" w:rsidR="003A4738" w:rsidRDefault="003A473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AB76A" w14:textId="4349BD2E" w:rsidR="00C20472" w:rsidRPr="00ED2A8D" w:rsidRDefault="008054F2" w:rsidP="00C20472">
    <w:pPr>
      <w:pStyle w:val="a4"/>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a4"/>
      <w:jc w:val="right"/>
      <w:rPr>
        <w:sz w:val="18"/>
        <w:szCs w:val="18"/>
        <w:lang w:val="en-GB"/>
      </w:rPr>
    </w:pPr>
  </w:p>
  <w:p w14:paraId="38BD18A9" w14:textId="77777777" w:rsidR="00C20472" w:rsidRDefault="00C20472" w:rsidP="008747E0">
    <w:pPr>
      <w:pStyle w:val="a4"/>
      <w:rPr>
        <w:lang w:val="en-GB"/>
      </w:rPr>
    </w:pPr>
  </w:p>
  <w:p w14:paraId="4967CE01" w14:textId="77777777" w:rsidR="00C20472" w:rsidRDefault="00C20472" w:rsidP="008747E0">
    <w:pPr>
      <w:pStyle w:val="a4"/>
      <w:rPr>
        <w:lang w:val="en-GB"/>
      </w:rPr>
    </w:pPr>
  </w:p>
  <w:p w14:paraId="2E56E890" w14:textId="77777777" w:rsidR="00C20472" w:rsidRDefault="00C20472" w:rsidP="008747E0">
    <w:pPr>
      <w:pStyle w:val="a4"/>
      <w:rPr>
        <w:lang w:val="en-GB"/>
      </w:rPr>
    </w:pPr>
  </w:p>
  <w:p w14:paraId="57249AE0" w14:textId="77777777" w:rsidR="00C20472" w:rsidRDefault="00C20472" w:rsidP="008747E0">
    <w:pPr>
      <w:pStyle w:val="a4"/>
      <w:rPr>
        <w:lang w:val="en-GB"/>
      </w:rPr>
    </w:pPr>
  </w:p>
  <w:p w14:paraId="325676EA" w14:textId="1FE437B2" w:rsidR="00C20472" w:rsidRPr="00ED2A8D" w:rsidRDefault="00C20472" w:rsidP="00C20472">
    <w:pPr>
      <w:pStyle w:val="a4"/>
      <w:tabs>
        <w:tab w:val="left" w:pos="6569"/>
      </w:tabs>
      <w:rPr>
        <w:lang w:val="en-GB"/>
      </w:rPr>
    </w:pPr>
  </w:p>
  <w:p w14:paraId="3A1CCC4B" w14:textId="2713BCA8" w:rsidR="00C20472" w:rsidRPr="00ED2A8D" w:rsidRDefault="00C20472" w:rsidP="001349DB">
    <w:pPr>
      <w:pStyle w:val="a4"/>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22EAF" w14:textId="7D24E7D7" w:rsidR="003A4738" w:rsidRDefault="003A4738">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CC9FF" w14:textId="2BC9D46A" w:rsidR="006F488D" w:rsidRDefault="006F488D">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824D" w14:textId="78E69F60" w:rsidR="00857580" w:rsidRPr="00ED2A8D" w:rsidRDefault="00DC58A3" w:rsidP="008747E0">
    <w:pPr>
      <w:pStyle w:val="a4"/>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a4"/>
      <w:jc w:val="right"/>
      <w:rPr>
        <w:sz w:val="22"/>
        <w:lang w:val="en-GB"/>
      </w:rPr>
    </w:pPr>
  </w:p>
  <w:p w14:paraId="13D07D85" w14:textId="18EA8182" w:rsidR="00857580" w:rsidRPr="008054F2" w:rsidRDefault="00857580" w:rsidP="006F488D">
    <w:pPr>
      <w:pStyle w:val="a4"/>
      <w:jc w:val="right"/>
      <w:rPr>
        <w:sz w:val="18"/>
        <w:szCs w:val="18"/>
        <w:lang w:val="en-GB"/>
      </w:rPr>
    </w:pPr>
  </w:p>
  <w:p w14:paraId="0EC6BE50" w14:textId="77777777" w:rsidR="00857580" w:rsidRDefault="00857580" w:rsidP="008747E0">
    <w:pPr>
      <w:pStyle w:val="a4"/>
      <w:rPr>
        <w:lang w:val="en-GB"/>
      </w:rPr>
    </w:pPr>
  </w:p>
  <w:p w14:paraId="797FC944" w14:textId="77777777" w:rsidR="00857580" w:rsidRDefault="00857580" w:rsidP="008747E0">
    <w:pPr>
      <w:pStyle w:val="a4"/>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a4"/>
      <w:rPr>
        <w:lang w:val="en-GB"/>
      </w:rPr>
    </w:pPr>
  </w:p>
  <w:p w14:paraId="208BEEFD" w14:textId="77777777" w:rsidR="00857580" w:rsidRDefault="00857580" w:rsidP="008747E0">
    <w:pPr>
      <w:pStyle w:val="a4"/>
      <w:rPr>
        <w:lang w:val="en-GB"/>
      </w:rPr>
    </w:pPr>
  </w:p>
  <w:p w14:paraId="335C2D9D" w14:textId="77777777" w:rsidR="00857580" w:rsidRDefault="00857580" w:rsidP="008747E0">
    <w:pPr>
      <w:pStyle w:val="a4"/>
      <w:rPr>
        <w:lang w:val="en-GB"/>
      </w:rPr>
    </w:pPr>
  </w:p>
  <w:p w14:paraId="724EA15F" w14:textId="77777777" w:rsidR="00857580" w:rsidRPr="00ED2A8D" w:rsidRDefault="00857580" w:rsidP="008747E0">
    <w:pPr>
      <w:pStyle w:val="a4"/>
      <w:rPr>
        <w:lang w:val="en-GB"/>
      </w:rPr>
    </w:pPr>
  </w:p>
  <w:p w14:paraId="4D91A256" w14:textId="77777777" w:rsidR="00857580" w:rsidRPr="00AC33A2" w:rsidRDefault="00857580" w:rsidP="0078486B">
    <w:pPr>
      <w:pStyle w:val="a4"/>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652F5" w14:textId="72FB3FC1" w:rsidR="006F488D" w:rsidRDefault="006F488D">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BCF99" w14:textId="55644803" w:rsidR="006F488D" w:rsidRDefault="006F488D">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ECA14" w14:textId="032B6BDE" w:rsidR="00DC58A3" w:rsidRDefault="00DC58A3" w:rsidP="003821E0">
    <w:pPr>
      <w:pStyle w:val="a4"/>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a4"/>
      <w:jc w:val="right"/>
      <w:rPr>
        <w:lang w:val="en-GB"/>
      </w:rPr>
    </w:pPr>
  </w:p>
  <w:p w14:paraId="4F91943A" w14:textId="4B3417F2" w:rsidR="00857580" w:rsidRPr="008054F2" w:rsidRDefault="00857580" w:rsidP="003821E0">
    <w:pPr>
      <w:pStyle w:val="a4"/>
      <w:jc w:val="right"/>
      <w:rPr>
        <w:sz w:val="18"/>
        <w:szCs w:val="18"/>
        <w:lang w:val="en-GB"/>
      </w:rPr>
    </w:pPr>
  </w:p>
  <w:p w14:paraId="2A5B858E" w14:textId="77777777" w:rsidR="008054F2" w:rsidRPr="00AB623C" w:rsidRDefault="008054F2" w:rsidP="003821E0">
    <w:pPr>
      <w:pStyle w:val="a4"/>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tsu_kokusai_1@yahoo.co.jp">
    <w15:presenceInfo w15:providerId="Windows Live" w15:userId="6710cbf371114783"/>
  </w15:person>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98"/>
    <w:rsid w:val="0000675F"/>
    <w:rsid w:val="00016EAF"/>
    <w:rsid w:val="00033773"/>
    <w:rsid w:val="00085375"/>
    <w:rsid w:val="000936E3"/>
    <w:rsid w:val="000C711B"/>
    <w:rsid w:val="000D4C23"/>
    <w:rsid w:val="000E5B53"/>
    <w:rsid w:val="001349DB"/>
    <w:rsid w:val="0013794D"/>
    <w:rsid w:val="00161234"/>
    <w:rsid w:val="00192FEB"/>
    <w:rsid w:val="001B1140"/>
    <w:rsid w:val="001C3592"/>
    <w:rsid w:val="001E416D"/>
    <w:rsid w:val="00203BE2"/>
    <w:rsid w:val="002204DA"/>
    <w:rsid w:val="00265AFA"/>
    <w:rsid w:val="0027175D"/>
    <w:rsid w:val="002A03FC"/>
    <w:rsid w:val="002B6679"/>
    <w:rsid w:val="00304DD8"/>
    <w:rsid w:val="003236FC"/>
    <w:rsid w:val="003274DB"/>
    <w:rsid w:val="003476DC"/>
    <w:rsid w:val="003500F2"/>
    <w:rsid w:val="00366678"/>
    <w:rsid w:val="003821E0"/>
    <w:rsid w:val="00383110"/>
    <w:rsid w:val="00386CBD"/>
    <w:rsid w:val="003A4738"/>
    <w:rsid w:val="003C7C34"/>
    <w:rsid w:val="004028D6"/>
    <w:rsid w:val="00406B02"/>
    <w:rsid w:val="00407FEA"/>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86F09"/>
    <w:rsid w:val="00596F58"/>
    <w:rsid w:val="005A181A"/>
    <w:rsid w:val="005D7C15"/>
    <w:rsid w:val="0060160B"/>
    <w:rsid w:val="00603E5A"/>
    <w:rsid w:val="006127AC"/>
    <w:rsid w:val="0062235B"/>
    <w:rsid w:val="006654C7"/>
    <w:rsid w:val="00666061"/>
    <w:rsid w:val="00680F99"/>
    <w:rsid w:val="006A2D93"/>
    <w:rsid w:val="006A4DA5"/>
    <w:rsid w:val="006C24DF"/>
    <w:rsid w:val="006C748C"/>
    <w:rsid w:val="006F2D13"/>
    <w:rsid w:val="006F488D"/>
    <w:rsid w:val="0070191F"/>
    <w:rsid w:val="007133EA"/>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06BDD"/>
    <w:rsid w:val="008431CF"/>
    <w:rsid w:val="00850E7F"/>
    <w:rsid w:val="00857580"/>
    <w:rsid w:val="008747E0"/>
    <w:rsid w:val="00890D7E"/>
    <w:rsid w:val="008E2A55"/>
    <w:rsid w:val="009210BC"/>
    <w:rsid w:val="00931BD8"/>
    <w:rsid w:val="009330EF"/>
    <w:rsid w:val="009414E6"/>
    <w:rsid w:val="00962576"/>
    <w:rsid w:val="00971591"/>
    <w:rsid w:val="009724BE"/>
    <w:rsid w:val="00974E99"/>
    <w:rsid w:val="009764FA"/>
    <w:rsid w:val="00980192"/>
    <w:rsid w:val="009B3B25"/>
    <w:rsid w:val="009C79E3"/>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5A4"/>
    <w:rsid w:val="00B27E0C"/>
    <w:rsid w:val="00B31A41"/>
    <w:rsid w:val="00B35A2A"/>
    <w:rsid w:val="00B67422"/>
    <w:rsid w:val="00B911C2"/>
    <w:rsid w:val="00B97082"/>
    <w:rsid w:val="00B97D9E"/>
    <w:rsid w:val="00BA0733"/>
    <w:rsid w:val="00BB7078"/>
    <w:rsid w:val="00BE0675"/>
    <w:rsid w:val="00C065BD"/>
    <w:rsid w:val="00C17EF7"/>
    <w:rsid w:val="00C20472"/>
    <w:rsid w:val="00C23906"/>
    <w:rsid w:val="00C54E9E"/>
    <w:rsid w:val="00C81162"/>
    <w:rsid w:val="00C83666"/>
    <w:rsid w:val="00CA466B"/>
    <w:rsid w:val="00CB19DB"/>
    <w:rsid w:val="00CD0934"/>
    <w:rsid w:val="00CD36BB"/>
    <w:rsid w:val="00CE5E46"/>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7E7B"/>
    <w:rsid w:val="00EA54DC"/>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13C"/>
    <w:rsid w:val="00F87E86"/>
    <w:rsid w:val="00F9117F"/>
    <w:rsid w:val="00F92C44"/>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7AC"/>
    <w:pPr>
      <w:spacing w:after="0" w:line="216" w:lineRule="atLeast"/>
    </w:pPr>
    <w:rPr>
      <w:sz w:val="18"/>
      <w:lang w:val="en-US"/>
    </w:rPr>
  </w:style>
  <w:style w:type="paragraph" w:styleId="1">
    <w:name w:val="heading 1"/>
    <w:basedOn w:val="a"/>
    <w:next w:val="Heading1separatationline"/>
    <w:link w:val="10"/>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a"/>
    <w:next w:val="Heading2separationline"/>
    <w:link w:val="20"/>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3">
    <w:name w:val="heading 3"/>
    <w:basedOn w:val="a"/>
    <w:next w:val="a0"/>
    <w:link w:val="30"/>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4">
    <w:name w:val="heading 4"/>
    <w:basedOn w:val="a"/>
    <w:next w:val="a0"/>
    <w:link w:val="40"/>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5">
    <w:name w:val="heading 5"/>
    <w:basedOn w:val="a"/>
    <w:next w:val="a"/>
    <w:link w:val="50"/>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6">
    <w:name w:val="heading 6"/>
    <w:basedOn w:val="a"/>
    <w:next w:val="a"/>
    <w:link w:val="60"/>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
    <w:next w:val="a"/>
    <w:link w:val="70"/>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99"/>
    <w:rsid w:val="008747E0"/>
    <w:pPr>
      <w:spacing w:after="0" w:line="240" w:lineRule="exact"/>
    </w:pPr>
    <w:rPr>
      <w:sz w:val="20"/>
      <w:lang w:val="en-US"/>
    </w:rPr>
  </w:style>
  <w:style w:type="character" w:customStyle="1" w:styleId="a5">
    <w:name w:val="ヘッダー (文字)"/>
    <w:basedOn w:val="a1"/>
    <w:link w:val="a4"/>
    <w:uiPriority w:val="99"/>
    <w:rsid w:val="009E16EC"/>
    <w:rPr>
      <w:sz w:val="20"/>
      <w:lang w:val="en-US"/>
    </w:rPr>
  </w:style>
  <w:style w:type="paragraph" w:styleId="a6">
    <w:name w:val="footer"/>
    <w:link w:val="a7"/>
    <w:rsid w:val="008747E0"/>
    <w:pPr>
      <w:spacing w:after="0" w:line="240" w:lineRule="exact"/>
    </w:pPr>
    <w:rPr>
      <w:sz w:val="20"/>
      <w:lang w:val="en-US"/>
    </w:rPr>
  </w:style>
  <w:style w:type="character" w:customStyle="1" w:styleId="a7">
    <w:name w:val="フッター (文字)"/>
    <w:basedOn w:val="a1"/>
    <w:link w:val="a6"/>
    <w:rsid w:val="009E16EC"/>
    <w:rPr>
      <w:sz w:val="20"/>
      <w:lang w:val="en-US"/>
    </w:rPr>
  </w:style>
  <w:style w:type="paragraph" w:styleId="a8">
    <w:name w:val="Balloon Text"/>
    <w:basedOn w:val="a"/>
    <w:link w:val="a9"/>
    <w:uiPriority w:val="99"/>
    <w:semiHidden/>
    <w:rsid w:val="00EB6F3C"/>
    <w:pPr>
      <w:spacing w:line="240" w:lineRule="auto"/>
    </w:pPr>
    <w:rPr>
      <w:rFonts w:ascii="Tahoma" w:hAnsi="Tahoma" w:cs="Tahoma"/>
      <w:sz w:val="16"/>
      <w:szCs w:val="16"/>
    </w:rPr>
  </w:style>
  <w:style w:type="character" w:customStyle="1" w:styleId="a9">
    <w:name w:val="吹き出し (文字)"/>
    <w:basedOn w:val="a1"/>
    <w:link w:val="a8"/>
    <w:uiPriority w:val="99"/>
    <w:semiHidden/>
    <w:rsid w:val="00EB6F3C"/>
    <w:rPr>
      <w:rFonts w:ascii="Tahoma" w:hAnsi="Tahoma" w:cs="Tahoma"/>
      <w:sz w:val="16"/>
      <w:szCs w:val="16"/>
      <w:lang w:val="en-US"/>
    </w:rPr>
  </w:style>
  <w:style w:type="table" w:styleId="aa">
    <w:name w:val="Table Grid"/>
    <w:basedOn w:val="a2"/>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rsid w:val="00CB19DB"/>
    <w:rPr>
      <w:rFonts w:asciiTheme="minorHAnsi" w:hAnsiTheme="minorHAnsi"/>
      <w:sz w:val="15"/>
    </w:rPr>
  </w:style>
  <w:style w:type="character" w:customStyle="1" w:styleId="10">
    <w:name w:val="見出し 1 (文字)"/>
    <w:basedOn w:val="a1"/>
    <w:link w:val="1"/>
    <w:rsid w:val="00F41515"/>
    <w:rPr>
      <w:rFonts w:asciiTheme="majorHAnsi" w:eastAsiaTheme="majorEastAsia" w:hAnsiTheme="majorHAnsi" w:cstheme="majorBidi"/>
      <w:b/>
      <w:bCs/>
      <w:caps/>
      <w:color w:val="00558C"/>
      <w:sz w:val="28"/>
      <w:szCs w:val="24"/>
      <w:lang w:val="en-GB"/>
    </w:rPr>
  </w:style>
  <w:style w:type="character" w:customStyle="1" w:styleId="20">
    <w:name w:val="見出し 2 (文字)"/>
    <w:basedOn w:val="a1"/>
    <w:link w:val="2"/>
    <w:rsid w:val="00E24B2E"/>
    <w:rPr>
      <w:rFonts w:asciiTheme="majorHAnsi" w:eastAsiaTheme="majorEastAsia" w:hAnsiTheme="majorHAnsi" w:cstheme="majorBidi"/>
      <w:b/>
      <w:bCs/>
      <w:caps/>
      <w:color w:val="00558C"/>
      <w:sz w:val="24"/>
      <w:szCs w:val="24"/>
      <w:lang w:val="en-GB"/>
    </w:rPr>
  </w:style>
  <w:style w:type="character" w:customStyle="1" w:styleId="30">
    <w:name w:val="見出し 3 (文字)"/>
    <w:basedOn w:val="a1"/>
    <w:link w:val="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a"/>
    <w:rsid w:val="001349DB"/>
    <w:rPr>
      <w:color w:val="000000" w:themeColor="text1"/>
      <w:sz w:val="22"/>
    </w:rPr>
  </w:style>
  <w:style w:type="character" w:customStyle="1" w:styleId="40">
    <w:name w:val="見出し 4 (文字)"/>
    <w:basedOn w:val="a1"/>
    <w:link w:val="4"/>
    <w:rsid w:val="00E24B2E"/>
    <w:rPr>
      <w:rFonts w:asciiTheme="majorHAnsi" w:eastAsiaTheme="majorEastAsia" w:hAnsiTheme="majorHAnsi" w:cstheme="majorBidi"/>
      <w:b/>
      <w:bCs/>
      <w:iCs/>
      <w:color w:val="00558C"/>
      <w:lang w:val="en-GB"/>
    </w:rPr>
  </w:style>
  <w:style w:type="character" w:customStyle="1" w:styleId="50">
    <w:name w:val="見出し 5 (文字)"/>
    <w:basedOn w:val="a1"/>
    <w:link w:val="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60">
    <w:name w:val="見出し 6 (文字)"/>
    <w:basedOn w:val="a1"/>
    <w:link w:val="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70">
    <w:name w:val="見出し 7 (文字)"/>
    <w:basedOn w:val="a1"/>
    <w:link w:val="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80">
    <w:name w:val="見出し 8 (文字)"/>
    <w:basedOn w:val="a1"/>
    <w:link w:val="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90">
    <w:name w:val="見出し 9 (文字)"/>
    <w:basedOn w:val="a1"/>
    <w:link w:val="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ac">
    <w:name w:val="Subtitle"/>
    <w:basedOn w:val="a"/>
    <w:next w:val="a"/>
    <w:link w:val="ad"/>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ad">
    <w:name w:val="副題 (文字)"/>
    <w:basedOn w:val="a1"/>
    <w:link w:val="ac"/>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a"/>
    <w:rsid w:val="00441393"/>
    <w:pPr>
      <w:spacing w:line="180" w:lineRule="exact"/>
      <w:jc w:val="right"/>
    </w:pPr>
    <w:rPr>
      <w:color w:val="00558C" w:themeColor="accent1"/>
      <w:lang w:val="en-GB"/>
    </w:rPr>
  </w:style>
  <w:style w:type="paragraph" w:customStyle="1" w:styleId="Footerportrait">
    <w:name w:val="Footer portrait"/>
    <w:basedOn w:val="a"/>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a6"/>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11">
    <w:name w:val="toc 1"/>
    <w:basedOn w:val="a"/>
    <w:next w:val="a"/>
    <w:autoRedefine/>
    <w:uiPriority w:val="39"/>
    <w:rsid w:val="006127AC"/>
    <w:pPr>
      <w:tabs>
        <w:tab w:val="right" w:leader="dot" w:pos="10206"/>
      </w:tabs>
      <w:spacing w:line="300" w:lineRule="atLeast"/>
      <w:ind w:right="424"/>
    </w:pPr>
    <w:rPr>
      <w:b/>
      <w:noProof/>
      <w:color w:val="00558C" w:themeColor="accent1"/>
      <w:sz w:val="22"/>
    </w:rPr>
  </w:style>
  <w:style w:type="paragraph" w:styleId="21">
    <w:name w:val="toc 2"/>
    <w:basedOn w:val="a"/>
    <w:next w:val="a"/>
    <w:autoRedefine/>
    <w:uiPriority w:val="39"/>
    <w:rsid w:val="006127AC"/>
    <w:pPr>
      <w:tabs>
        <w:tab w:val="right" w:leader="dot" w:pos="10206"/>
      </w:tabs>
      <w:spacing w:line="300" w:lineRule="atLeast"/>
      <w:ind w:right="424"/>
    </w:pPr>
    <w:rPr>
      <w:noProof/>
      <w:color w:val="00558C" w:themeColor="accent1"/>
      <w:sz w:val="22"/>
    </w:rPr>
  </w:style>
  <w:style w:type="character" w:styleId="ae">
    <w:name w:val="Hyperlink"/>
    <w:basedOn w:val="a1"/>
    <w:uiPriority w:val="99"/>
    <w:unhideWhenUsed/>
    <w:rsid w:val="00AC33A2"/>
    <w:rPr>
      <w:color w:val="000000" w:themeColor="hyperlink"/>
      <w:u w:val="single"/>
    </w:rPr>
  </w:style>
  <w:style w:type="paragraph" w:customStyle="1" w:styleId="Listoffigures">
    <w:name w:val="List of figures"/>
    <w:basedOn w:val="a"/>
    <w:rsid w:val="00441393"/>
    <w:pPr>
      <w:spacing w:line="480" w:lineRule="atLeast"/>
    </w:pPr>
    <w:rPr>
      <w:b/>
      <w:color w:val="009FE3" w:themeColor="accent2"/>
      <w:sz w:val="40"/>
      <w:szCs w:val="40"/>
      <w:lang w:val="en-GB"/>
    </w:rPr>
  </w:style>
  <w:style w:type="paragraph" w:styleId="af">
    <w:name w:val="table of figures"/>
    <w:basedOn w:val="a"/>
    <w:next w:val="a"/>
    <w:uiPriority w:val="99"/>
    <w:rsid w:val="00441393"/>
    <w:pPr>
      <w:spacing w:line="300" w:lineRule="atLeast"/>
    </w:pPr>
    <w:rPr>
      <w:i/>
      <w:color w:val="00558C" w:themeColor="accent1"/>
      <w:sz w:val="22"/>
    </w:rPr>
  </w:style>
  <w:style w:type="paragraph" w:customStyle="1" w:styleId="Tableheading">
    <w:name w:val="Table heading"/>
    <w:basedOn w:val="a"/>
    <w:next w:val="Tabletext"/>
    <w:qFormat/>
    <w:rsid w:val="00AB623C"/>
    <w:pPr>
      <w:ind w:left="113" w:right="113"/>
    </w:pPr>
    <w:rPr>
      <w:b/>
      <w:color w:val="009FE3" w:themeColor="accent2"/>
    </w:rPr>
  </w:style>
  <w:style w:type="table" w:styleId="41">
    <w:name w:val="Medium Shading 1"/>
    <w:basedOn w:val="a2"/>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0">
    <w:name w:val="caption"/>
    <w:basedOn w:val="a"/>
    <w:next w:val="a"/>
    <w:uiPriority w:val="35"/>
    <w:rsid w:val="001349DB"/>
    <w:rPr>
      <w:b/>
      <w:bCs/>
      <w:i/>
      <w:color w:val="575756"/>
      <w:sz w:val="22"/>
      <w:u w:val="single"/>
      <w:lang w:val="fr-FR"/>
    </w:rPr>
  </w:style>
  <w:style w:type="paragraph" w:styleId="31">
    <w:name w:val="toc 3"/>
    <w:basedOn w:val="a"/>
    <w:next w:val="a"/>
    <w:autoRedefine/>
    <w:uiPriority w:val="39"/>
    <w:unhideWhenUsed/>
    <w:rsid w:val="00680F99"/>
    <w:pPr>
      <w:spacing w:after="100"/>
      <w:ind w:left="360"/>
    </w:pPr>
  </w:style>
  <w:style w:type="paragraph" w:customStyle="1" w:styleId="Acronym">
    <w:name w:val="Acronym"/>
    <w:basedOn w:val="a"/>
    <w:qFormat/>
    <w:rsid w:val="00E270C5"/>
    <w:pPr>
      <w:spacing w:after="60"/>
      <w:ind w:left="1418" w:hanging="1418"/>
    </w:pPr>
    <w:rPr>
      <w:sz w:val="22"/>
      <w:lang w:val="en-GB"/>
    </w:rPr>
  </w:style>
  <w:style w:type="paragraph" w:customStyle="1" w:styleId="Documentdate">
    <w:name w:val="Document date"/>
    <w:basedOn w:val="a"/>
    <w:rsid w:val="00E270C5"/>
    <w:rPr>
      <w:b/>
      <w:color w:val="00558C"/>
      <w:sz w:val="28"/>
      <w:lang w:val="en-GB"/>
    </w:rPr>
  </w:style>
  <w:style w:type="paragraph" w:customStyle="1" w:styleId="Documentname">
    <w:name w:val="Document name"/>
    <w:basedOn w:val="a"/>
    <w:rsid w:val="00E270C5"/>
    <w:pPr>
      <w:spacing w:line="500" w:lineRule="exact"/>
    </w:pPr>
    <w:rPr>
      <w:caps/>
      <w:color w:val="00558C"/>
      <w:sz w:val="50"/>
      <w:szCs w:val="50"/>
      <w:lang w:val="en-GB"/>
    </w:rPr>
  </w:style>
  <w:style w:type="paragraph" w:customStyle="1" w:styleId="Documentnumber">
    <w:name w:val="Document number"/>
    <w:basedOn w:val="a"/>
    <w:next w:val="a"/>
    <w:rsid w:val="00E270C5"/>
    <w:rPr>
      <w:caps/>
      <w:color w:val="00558C"/>
      <w:sz w:val="50"/>
      <w:lang w:val="en-GB"/>
    </w:rPr>
  </w:style>
  <w:style w:type="paragraph" w:customStyle="1" w:styleId="Documenttype">
    <w:name w:val="Document type"/>
    <w:basedOn w:val="a"/>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a"/>
    <w:rsid w:val="00E270C5"/>
    <w:rPr>
      <w:b/>
      <w:color w:val="00558C" w:themeColor="accent1"/>
      <w:sz w:val="50"/>
      <w:szCs w:val="50"/>
      <w:lang w:val="en-GB"/>
    </w:rPr>
  </w:style>
  <w:style w:type="paragraph" w:styleId="a0">
    <w:name w:val="Body Text"/>
    <w:basedOn w:val="a"/>
    <w:link w:val="af1"/>
    <w:unhideWhenUsed/>
    <w:qFormat/>
    <w:rsid w:val="00E270C5"/>
    <w:pPr>
      <w:spacing w:after="120"/>
    </w:pPr>
    <w:rPr>
      <w:sz w:val="22"/>
      <w:lang w:val="en-GB"/>
    </w:rPr>
  </w:style>
  <w:style w:type="character" w:customStyle="1" w:styleId="af1">
    <w:name w:val="本文 (文字)"/>
    <w:basedOn w:val="a1"/>
    <w:link w:val="a0"/>
    <w:rsid w:val="00E270C5"/>
    <w:rPr>
      <w:lang w:val="en-GB"/>
    </w:rPr>
  </w:style>
  <w:style w:type="paragraph" w:customStyle="1" w:styleId="Bullet1">
    <w:name w:val="Bullet 1"/>
    <w:basedOn w:val="a"/>
    <w:qFormat/>
    <w:rsid w:val="00E270C5"/>
    <w:pPr>
      <w:numPr>
        <w:numId w:val="19"/>
      </w:numPr>
      <w:spacing w:after="120"/>
    </w:pPr>
    <w:rPr>
      <w:color w:val="000000" w:themeColor="text1"/>
      <w:sz w:val="22"/>
      <w:lang w:val="en-GB"/>
    </w:rPr>
  </w:style>
  <w:style w:type="paragraph" w:customStyle="1" w:styleId="Bullet1text">
    <w:name w:val="Bullet 1 text"/>
    <w:basedOn w:val="a"/>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a"/>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1"/>
    <w:link w:val="Bullet2"/>
    <w:rsid w:val="00E270C5"/>
    <w:rPr>
      <w:color w:val="000000" w:themeColor="text1"/>
      <w:lang w:val="en-GB"/>
    </w:rPr>
  </w:style>
  <w:style w:type="paragraph" w:customStyle="1" w:styleId="Bullet2text">
    <w:name w:val="Bullet 2 text"/>
    <w:basedOn w:val="a"/>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a"/>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a"/>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a4"/>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a"/>
    <w:next w:val="a0"/>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af0"/>
    <w:next w:val="a"/>
    <w:qFormat/>
    <w:rsid w:val="00E270C5"/>
    <w:pPr>
      <w:numPr>
        <w:numId w:val="23"/>
      </w:numPr>
      <w:spacing w:before="240" w:after="240"/>
    </w:pPr>
    <w:rPr>
      <w:lang w:val="en-GB"/>
    </w:rPr>
  </w:style>
  <w:style w:type="paragraph" w:customStyle="1" w:styleId="Heading1separatationline">
    <w:name w:val="Heading 1 separatation line"/>
    <w:basedOn w:val="a"/>
    <w:next w:val="a0"/>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a"/>
    <w:next w:val="a0"/>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a"/>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a"/>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a"/>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a"/>
    <w:qFormat/>
    <w:rsid w:val="00E270C5"/>
    <w:pPr>
      <w:spacing w:after="120"/>
      <w:ind w:left="1134"/>
    </w:pPr>
    <w:rPr>
      <w:sz w:val="22"/>
      <w:lang w:val="en-GB"/>
    </w:rPr>
  </w:style>
  <w:style w:type="paragraph" w:customStyle="1" w:styleId="Listi">
    <w:name w:val="List i"/>
    <w:basedOn w:val="a"/>
    <w:qFormat/>
    <w:rsid w:val="00E270C5"/>
    <w:pPr>
      <w:numPr>
        <w:ilvl w:val="2"/>
        <w:numId w:val="30"/>
      </w:numPr>
      <w:spacing w:after="120"/>
    </w:pPr>
    <w:rPr>
      <w:sz w:val="20"/>
      <w:lang w:val="en-GB"/>
    </w:rPr>
  </w:style>
  <w:style w:type="paragraph" w:customStyle="1" w:styleId="Listitext">
    <w:name w:val="List i text"/>
    <w:basedOn w:val="a"/>
    <w:qFormat/>
    <w:rsid w:val="004C7C5C"/>
    <w:pPr>
      <w:ind w:left="1418"/>
    </w:pPr>
    <w:rPr>
      <w:sz w:val="20"/>
      <w:lang w:val="en-GB"/>
    </w:rPr>
  </w:style>
  <w:style w:type="paragraph" w:customStyle="1" w:styleId="Tablecaption">
    <w:name w:val="Table caption"/>
    <w:basedOn w:val="af0"/>
    <w:next w:val="a"/>
    <w:qFormat/>
    <w:rsid w:val="00E270C5"/>
    <w:pPr>
      <w:numPr>
        <w:numId w:val="31"/>
      </w:numPr>
      <w:tabs>
        <w:tab w:val="left" w:pos="851"/>
      </w:tabs>
      <w:spacing w:after="240"/>
    </w:pPr>
    <w:rPr>
      <w:lang w:val="en-GB"/>
    </w:rPr>
  </w:style>
  <w:style w:type="character" w:styleId="af2">
    <w:name w:val="annotation reference"/>
    <w:basedOn w:val="a1"/>
    <w:uiPriority w:val="99"/>
    <w:semiHidden/>
    <w:unhideWhenUsed/>
    <w:rsid w:val="00E270C5"/>
    <w:rPr>
      <w:sz w:val="18"/>
      <w:szCs w:val="18"/>
    </w:rPr>
  </w:style>
  <w:style w:type="paragraph" w:styleId="af3">
    <w:name w:val="annotation text"/>
    <w:basedOn w:val="a"/>
    <w:link w:val="af4"/>
    <w:unhideWhenUsed/>
    <w:rsid w:val="00E270C5"/>
    <w:pPr>
      <w:spacing w:line="240" w:lineRule="auto"/>
    </w:pPr>
    <w:rPr>
      <w:sz w:val="24"/>
      <w:szCs w:val="24"/>
    </w:rPr>
  </w:style>
  <w:style w:type="character" w:customStyle="1" w:styleId="af4">
    <w:name w:val="コメント文字列 (文字)"/>
    <w:basedOn w:val="a1"/>
    <w:link w:val="af3"/>
    <w:rsid w:val="00E270C5"/>
    <w:rPr>
      <w:sz w:val="24"/>
      <w:szCs w:val="24"/>
      <w:lang w:val="en-US"/>
    </w:rPr>
  </w:style>
  <w:style w:type="paragraph" w:styleId="af5">
    <w:name w:val="annotation subject"/>
    <w:basedOn w:val="af3"/>
    <w:next w:val="af3"/>
    <w:link w:val="af6"/>
    <w:uiPriority w:val="99"/>
    <w:semiHidden/>
    <w:unhideWhenUsed/>
    <w:rsid w:val="00E270C5"/>
    <w:rPr>
      <w:b/>
      <w:bCs/>
      <w:sz w:val="20"/>
      <w:szCs w:val="20"/>
    </w:rPr>
  </w:style>
  <w:style w:type="character" w:customStyle="1" w:styleId="af6">
    <w:name w:val="コメント内容 (文字)"/>
    <w:basedOn w:val="af4"/>
    <w:link w:val="af5"/>
    <w:uiPriority w:val="99"/>
    <w:semiHidden/>
    <w:rsid w:val="00E270C5"/>
    <w:rPr>
      <w:b/>
      <w:bCs/>
      <w:sz w:val="20"/>
      <w:szCs w:val="20"/>
      <w:lang w:val="en-US"/>
    </w:rPr>
  </w:style>
  <w:style w:type="paragraph" w:customStyle="1" w:styleId="Tabletext">
    <w:name w:val="Table text"/>
    <w:basedOn w:val="a"/>
    <w:qFormat/>
    <w:rsid w:val="008431CF"/>
    <w:pPr>
      <w:spacing w:before="60" w:after="60"/>
      <w:ind w:left="113" w:right="113"/>
    </w:pPr>
    <w:rPr>
      <w:color w:val="000000" w:themeColor="text1"/>
      <w:sz w:val="20"/>
      <w:lang w:val="en-GB"/>
    </w:rPr>
  </w:style>
  <w:style w:type="paragraph" w:customStyle="1" w:styleId="TableParagraph">
    <w:name w:val="Table Paragraph"/>
    <w:basedOn w:val="a"/>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af7">
    <w:name w:val="Revision"/>
    <w:hidden/>
    <w:uiPriority w:val="99"/>
    <w:semiHidden/>
    <w:rsid w:val="00F9117F"/>
    <w:pPr>
      <w:spacing w:after="0" w:line="240" w:lineRule="auto"/>
    </w:pPr>
    <w:rPr>
      <w:sz w:val="18"/>
      <w:lang w:val="en-US"/>
    </w:rPr>
  </w:style>
  <w:style w:type="paragraph" w:styleId="af8">
    <w:name w:val="List Paragraph"/>
    <w:basedOn w:val="a"/>
    <w:uiPriority w:val="34"/>
    <w:qFormat/>
    <w:rsid w:val="004259CB"/>
    <w:pPr>
      <w:spacing w:after="120" w:line="240" w:lineRule="auto"/>
      <w:ind w:left="720"/>
      <w:contextualSpacing/>
      <w:jc w:val="both"/>
    </w:pPr>
    <w:rPr>
      <w:rFonts w:eastAsia="Calibri" w:cs="Calibri"/>
      <w:sz w:val="22"/>
      <w:lang w:val="en-GB" w:eastAsia="en-GB"/>
    </w:rPr>
  </w:style>
  <w:style w:type="paragraph" w:styleId="Web">
    <w:name w:val="Normal (Web)"/>
    <w:basedOn w:val="a"/>
    <w:uiPriority w:val="99"/>
    <w:semiHidden/>
    <w:unhideWhenUsed/>
    <w:rsid w:val="00BB7078"/>
    <w:pPr>
      <w:spacing w:before="100" w:beforeAutospacing="1" w:after="100" w:afterAutospacing="1" w:line="240" w:lineRule="auto"/>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4B43E-87A7-4F77-BCD0-203428D49A94}">
  <ds:schemaRefs>
    <ds:schemaRef ds:uri="http://schemas.microsoft.com/sharepoint/v3/contenttype/forms"/>
  </ds:schemaRefs>
</ds:datastoreItem>
</file>

<file path=customXml/itemProps2.xml><?xml version="1.0" encoding="utf-8"?>
<ds:datastoreItem xmlns:ds="http://schemas.openxmlformats.org/officeDocument/2006/customXml" ds:itemID="{C2BB197A-98A8-45D9-A70D-F844920B71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4.xml><?xml version="1.0" encoding="utf-8"?>
<ds:datastoreItem xmlns:ds="http://schemas.openxmlformats.org/officeDocument/2006/customXml" ds:itemID="{9BBB9C22-9338-49A8-9A56-D28B82FE732C}"/>
</file>

<file path=docProps/app.xml><?xml version="1.0" encoding="utf-8"?>
<Properties xmlns="http://schemas.openxmlformats.org/officeDocument/2006/extended-properties" xmlns:vt="http://schemas.openxmlformats.org/officeDocument/2006/docPropsVTypes">
  <Template>Normal</Template>
  <TotalTime>1</TotalTime>
  <Pages>6</Pages>
  <Words>806</Words>
  <Characters>4597</Characters>
  <Application>Microsoft Office Word</Application>
  <DocSecurity>0</DocSecurity>
  <Lines>38</Lines>
  <Paragraphs>10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hideki.noguchi@gmail.com</cp:lastModifiedBy>
  <cp:revision>2</cp:revision>
  <dcterms:created xsi:type="dcterms:W3CDTF">2021-01-29T06:39:00Z</dcterms:created>
  <dcterms:modified xsi:type="dcterms:W3CDTF">2021-01-29T06:39:00Z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